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40672" w14:textId="77777777" w:rsidR="005758E9" w:rsidRPr="00882CB0" w:rsidRDefault="00882CB0" w:rsidP="003E6758">
      <w:pPr>
        <w:jc w:val="center"/>
        <w:rPr>
          <w:sz w:val="32"/>
          <w:szCs w:val="32"/>
        </w:rPr>
      </w:pPr>
      <w:r w:rsidRPr="00882CB0">
        <w:rPr>
          <w:b/>
          <w:sz w:val="32"/>
          <w:szCs w:val="32"/>
        </w:rPr>
        <w:t>Northwest Public Power Association</w:t>
      </w:r>
    </w:p>
    <w:p w14:paraId="24984963" w14:textId="72C0A8B9" w:rsidR="00882CB0" w:rsidRPr="00882CB0" w:rsidRDefault="5164F5A3" w:rsidP="5164F5A3">
      <w:pPr>
        <w:jc w:val="center"/>
        <w:rPr>
          <w:b/>
          <w:bCs/>
          <w:sz w:val="32"/>
          <w:szCs w:val="32"/>
        </w:rPr>
      </w:pPr>
      <w:r w:rsidRPr="5164F5A3">
        <w:rPr>
          <w:b/>
          <w:bCs/>
          <w:sz w:val="32"/>
          <w:szCs w:val="32"/>
        </w:rPr>
        <w:t>Resolution 202</w:t>
      </w:r>
      <w:ins w:id="0" w:author="Author">
        <w:r w:rsidR="00911F7C">
          <w:rPr>
            <w:b/>
            <w:bCs/>
            <w:sz w:val="32"/>
            <w:szCs w:val="32"/>
          </w:rPr>
          <w:t>3</w:t>
        </w:r>
      </w:ins>
      <w:del w:id="1" w:author="Author">
        <w:r w:rsidR="00911F7C" w:rsidDel="00911F7C">
          <w:rPr>
            <w:b/>
            <w:bCs/>
            <w:sz w:val="32"/>
            <w:szCs w:val="32"/>
          </w:rPr>
          <w:delText>2</w:delText>
        </w:r>
      </w:del>
      <w:r w:rsidRPr="5164F5A3">
        <w:rPr>
          <w:b/>
          <w:bCs/>
          <w:sz w:val="32"/>
          <w:szCs w:val="32"/>
        </w:rPr>
        <w:t>-15</w:t>
      </w:r>
    </w:p>
    <w:p w14:paraId="01442C1E" w14:textId="77777777" w:rsidR="00882CB0" w:rsidRDefault="00943CB4" w:rsidP="003E6758">
      <w:pPr>
        <w:jc w:val="center"/>
        <w:rPr>
          <w:b/>
          <w:sz w:val="32"/>
          <w:szCs w:val="32"/>
        </w:rPr>
      </w:pPr>
      <w:r>
        <w:rPr>
          <w:b/>
          <w:sz w:val="32"/>
          <w:szCs w:val="32"/>
        </w:rPr>
        <w:t>Public Power Support of Electric Vehicle Policies</w:t>
      </w:r>
    </w:p>
    <w:p w14:paraId="2F5D2383" w14:textId="77777777" w:rsidR="003E6758" w:rsidRDefault="003E6758" w:rsidP="003E6758">
      <w:pPr>
        <w:jc w:val="center"/>
        <w:rPr>
          <w:b/>
          <w:sz w:val="32"/>
          <w:szCs w:val="32"/>
        </w:rPr>
      </w:pPr>
    </w:p>
    <w:p w14:paraId="23281D4D" w14:textId="77777777" w:rsidR="003E6758" w:rsidRPr="009636D2" w:rsidRDefault="003E6758" w:rsidP="003E6758">
      <w:pPr>
        <w:rPr>
          <w:rFonts w:eastAsia="Times New Roman"/>
          <w:color w:val="000000"/>
          <w:sz w:val="24"/>
          <w:szCs w:val="24"/>
        </w:rPr>
      </w:pPr>
      <w:r w:rsidRPr="009636D2">
        <w:rPr>
          <w:rFonts w:eastAsia="Times New Roman"/>
          <w:b/>
          <w:bCs/>
          <w:color w:val="000000"/>
          <w:sz w:val="24"/>
          <w:szCs w:val="24"/>
        </w:rPr>
        <w:t>Background</w:t>
      </w:r>
    </w:p>
    <w:p w14:paraId="54F8E79A" w14:textId="77777777" w:rsidR="00882CB0" w:rsidRPr="00882CB0" w:rsidRDefault="00882CB0" w:rsidP="003E6758">
      <w:pPr>
        <w:rPr>
          <w:sz w:val="24"/>
          <w:szCs w:val="24"/>
        </w:rPr>
      </w:pPr>
    </w:p>
    <w:p w14:paraId="232E4CD3" w14:textId="69C78C73" w:rsidR="001226D2" w:rsidRDefault="00DE4A2A" w:rsidP="00BE7EDE">
      <w:pPr>
        <w:spacing w:line="276" w:lineRule="auto"/>
        <w:rPr>
          <w:rFonts w:eastAsia="Times New Roman"/>
          <w:color w:val="000000"/>
          <w:sz w:val="24"/>
          <w:szCs w:val="24"/>
        </w:rPr>
      </w:pPr>
      <w:r>
        <w:rPr>
          <w:rFonts w:eastAsia="Times New Roman"/>
          <w:color w:val="000000"/>
          <w:sz w:val="24"/>
          <w:szCs w:val="24"/>
        </w:rPr>
        <w:t xml:space="preserve">Community-owned </w:t>
      </w:r>
      <w:r w:rsidR="00946C11">
        <w:rPr>
          <w:rFonts w:eastAsia="Times New Roman"/>
          <w:color w:val="000000"/>
          <w:sz w:val="24"/>
          <w:szCs w:val="24"/>
        </w:rPr>
        <w:t>utilitie</w:t>
      </w:r>
      <w:r w:rsidR="001A07B3">
        <w:rPr>
          <w:rFonts w:eastAsia="Times New Roman"/>
          <w:color w:val="000000"/>
          <w:sz w:val="24"/>
          <w:szCs w:val="24"/>
        </w:rPr>
        <w:t xml:space="preserve">s </w:t>
      </w:r>
      <w:r w:rsidR="00D657F7">
        <w:rPr>
          <w:rFonts w:eastAsia="Times New Roman"/>
          <w:color w:val="000000"/>
          <w:sz w:val="24"/>
          <w:szCs w:val="24"/>
        </w:rPr>
        <w:t>are investing</w:t>
      </w:r>
      <w:r w:rsidR="00BE7EDE">
        <w:rPr>
          <w:rFonts w:eastAsia="Times New Roman"/>
          <w:color w:val="000000"/>
          <w:sz w:val="24"/>
          <w:szCs w:val="24"/>
        </w:rPr>
        <w:t xml:space="preserve"> in</w:t>
      </w:r>
      <w:r w:rsidR="00946C11">
        <w:rPr>
          <w:rFonts w:eastAsia="Times New Roman"/>
          <w:color w:val="000000"/>
          <w:sz w:val="24"/>
          <w:szCs w:val="24"/>
        </w:rPr>
        <w:t xml:space="preserve"> </w:t>
      </w:r>
      <w:r w:rsidR="00077073">
        <w:rPr>
          <w:rFonts w:eastAsia="Times New Roman"/>
          <w:color w:val="000000"/>
          <w:sz w:val="24"/>
          <w:szCs w:val="24"/>
        </w:rPr>
        <w:t>transportation electrification</w:t>
      </w:r>
      <w:r w:rsidR="00946C11">
        <w:rPr>
          <w:rFonts w:eastAsia="Times New Roman"/>
          <w:color w:val="000000"/>
          <w:sz w:val="24"/>
          <w:szCs w:val="24"/>
        </w:rPr>
        <w:t>, including electric vehicle (EV) adoption and deployment.  EVs offer an environmentally</w:t>
      </w:r>
      <w:r w:rsidR="009A38E8">
        <w:rPr>
          <w:rFonts w:eastAsia="Times New Roman"/>
          <w:color w:val="000000"/>
          <w:sz w:val="24"/>
          <w:szCs w:val="24"/>
        </w:rPr>
        <w:t xml:space="preserve"> </w:t>
      </w:r>
      <w:r w:rsidR="00946C11">
        <w:rPr>
          <w:rFonts w:eastAsia="Times New Roman"/>
          <w:color w:val="000000"/>
          <w:sz w:val="24"/>
          <w:szCs w:val="24"/>
        </w:rPr>
        <w:t>beneficial source of load growth</w:t>
      </w:r>
      <w:r w:rsidR="00357855">
        <w:rPr>
          <w:rFonts w:eastAsia="Times New Roman"/>
          <w:color w:val="000000"/>
          <w:sz w:val="24"/>
          <w:szCs w:val="24"/>
        </w:rPr>
        <w:t>, along with managed charging,</w:t>
      </w:r>
      <w:r w:rsidR="00946C11">
        <w:rPr>
          <w:rFonts w:eastAsia="Times New Roman"/>
          <w:color w:val="000000"/>
          <w:sz w:val="24"/>
          <w:szCs w:val="24"/>
        </w:rPr>
        <w:t xml:space="preserve"> and an opportunity to demonstrate our environmental stewardship. </w:t>
      </w:r>
      <w:r w:rsidR="009B062D">
        <w:rPr>
          <w:rFonts w:eastAsia="Times New Roman"/>
          <w:color w:val="000000"/>
          <w:sz w:val="24"/>
          <w:szCs w:val="24"/>
        </w:rPr>
        <w:t xml:space="preserve"> </w:t>
      </w:r>
      <w:r w:rsidR="00431286">
        <w:rPr>
          <w:rFonts w:eastAsia="Times New Roman"/>
          <w:color w:val="000000"/>
          <w:sz w:val="24"/>
          <w:szCs w:val="24"/>
        </w:rPr>
        <w:t xml:space="preserve">In some areas of the country, </w:t>
      </w:r>
      <w:r w:rsidR="00F032EC">
        <w:rPr>
          <w:rFonts w:eastAsia="Times New Roman"/>
          <w:color w:val="000000"/>
          <w:sz w:val="24"/>
          <w:szCs w:val="24"/>
        </w:rPr>
        <w:t xml:space="preserve">EVs </w:t>
      </w:r>
      <w:r w:rsidR="00D657F7">
        <w:rPr>
          <w:rFonts w:eastAsia="Times New Roman"/>
          <w:color w:val="000000"/>
          <w:sz w:val="24"/>
          <w:szCs w:val="24"/>
        </w:rPr>
        <w:t>are playing</w:t>
      </w:r>
      <w:r w:rsidR="000C642A">
        <w:rPr>
          <w:rFonts w:eastAsia="Times New Roman"/>
          <w:color w:val="000000"/>
          <w:sz w:val="24"/>
          <w:szCs w:val="24"/>
        </w:rPr>
        <w:t xml:space="preserve"> an</w:t>
      </w:r>
      <w:r w:rsidR="00D657F7">
        <w:rPr>
          <w:rFonts w:eastAsia="Times New Roman"/>
          <w:color w:val="000000"/>
          <w:sz w:val="24"/>
          <w:szCs w:val="24"/>
        </w:rPr>
        <w:t xml:space="preserve"> increasingly</w:t>
      </w:r>
      <w:r w:rsidR="000C642A">
        <w:rPr>
          <w:rFonts w:eastAsia="Times New Roman"/>
          <w:color w:val="000000"/>
          <w:sz w:val="24"/>
          <w:szCs w:val="24"/>
        </w:rPr>
        <w:t xml:space="preserve"> integral</w:t>
      </w:r>
      <w:r w:rsidR="00E46F59">
        <w:rPr>
          <w:rFonts w:eastAsia="Times New Roman"/>
          <w:color w:val="000000"/>
          <w:sz w:val="24"/>
          <w:szCs w:val="24"/>
        </w:rPr>
        <w:t xml:space="preserve"> role in grid modernization and </w:t>
      </w:r>
      <w:r w:rsidR="00485385">
        <w:rPr>
          <w:rFonts w:eastAsia="Times New Roman"/>
          <w:color w:val="000000"/>
          <w:sz w:val="24"/>
          <w:szCs w:val="24"/>
        </w:rPr>
        <w:t xml:space="preserve">resilience as a distributed energy storage asset as </w:t>
      </w:r>
      <w:r w:rsidR="004153EB">
        <w:rPr>
          <w:rFonts w:eastAsia="Times New Roman"/>
          <w:color w:val="000000"/>
          <w:sz w:val="24"/>
          <w:szCs w:val="24"/>
        </w:rPr>
        <w:t>our systems</w:t>
      </w:r>
      <w:r w:rsidR="00D96599">
        <w:rPr>
          <w:rFonts w:eastAsia="Times New Roman"/>
          <w:color w:val="000000"/>
          <w:sz w:val="24"/>
          <w:szCs w:val="24"/>
        </w:rPr>
        <w:t xml:space="preserve"> c</w:t>
      </w:r>
      <w:r w:rsidR="00A855EA">
        <w:rPr>
          <w:rFonts w:eastAsia="Times New Roman"/>
          <w:color w:val="000000"/>
          <w:sz w:val="24"/>
          <w:szCs w:val="24"/>
        </w:rPr>
        <w:t>ontinue developing vehicle</w:t>
      </w:r>
      <w:r w:rsidR="002074BC">
        <w:rPr>
          <w:rFonts w:eastAsia="Times New Roman"/>
          <w:color w:val="000000"/>
          <w:sz w:val="24"/>
          <w:szCs w:val="24"/>
        </w:rPr>
        <w:t>-</w:t>
      </w:r>
      <w:r w:rsidR="00A855EA">
        <w:rPr>
          <w:rFonts w:eastAsia="Times New Roman"/>
          <w:color w:val="000000"/>
          <w:sz w:val="24"/>
          <w:szCs w:val="24"/>
        </w:rPr>
        <w:t>to</w:t>
      </w:r>
      <w:r w:rsidR="002074BC">
        <w:rPr>
          <w:rFonts w:eastAsia="Times New Roman"/>
          <w:color w:val="000000"/>
          <w:sz w:val="24"/>
          <w:szCs w:val="24"/>
        </w:rPr>
        <w:t>-</w:t>
      </w:r>
      <w:r w:rsidR="00A855EA">
        <w:rPr>
          <w:rFonts w:eastAsia="Times New Roman"/>
          <w:color w:val="000000"/>
          <w:sz w:val="24"/>
          <w:szCs w:val="24"/>
        </w:rPr>
        <w:t xml:space="preserve">grid </w:t>
      </w:r>
      <w:r w:rsidR="002074BC">
        <w:rPr>
          <w:rFonts w:eastAsia="Times New Roman"/>
          <w:color w:val="000000"/>
          <w:sz w:val="24"/>
          <w:szCs w:val="24"/>
        </w:rPr>
        <w:t>solutions</w:t>
      </w:r>
      <w:r w:rsidR="007C5814">
        <w:rPr>
          <w:rFonts w:eastAsia="Times New Roman"/>
          <w:color w:val="000000"/>
          <w:sz w:val="24"/>
          <w:szCs w:val="24"/>
        </w:rPr>
        <w:t xml:space="preserve">.  </w:t>
      </w:r>
    </w:p>
    <w:p w14:paraId="7C7BAF9F" w14:textId="77777777" w:rsidR="00BE7EDE" w:rsidRDefault="00BE7EDE" w:rsidP="00BE7EDE">
      <w:pPr>
        <w:spacing w:line="276" w:lineRule="auto"/>
        <w:rPr>
          <w:rFonts w:eastAsia="Times New Roman"/>
          <w:color w:val="000000"/>
          <w:sz w:val="24"/>
          <w:szCs w:val="24"/>
        </w:rPr>
      </w:pPr>
    </w:p>
    <w:p w14:paraId="42460582" w14:textId="08C19AB6" w:rsidR="001226D2" w:rsidRPr="001226D2" w:rsidRDefault="001226D2" w:rsidP="001226D2">
      <w:pPr>
        <w:spacing w:line="276" w:lineRule="auto"/>
        <w:rPr>
          <w:sz w:val="24"/>
          <w:szCs w:val="24"/>
        </w:rPr>
      </w:pPr>
      <w:r w:rsidRPr="001226D2">
        <w:rPr>
          <w:sz w:val="24"/>
          <w:szCs w:val="24"/>
        </w:rPr>
        <w:t xml:space="preserve">Public </w:t>
      </w:r>
      <w:r w:rsidR="001A07B3">
        <w:rPr>
          <w:sz w:val="24"/>
          <w:szCs w:val="24"/>
        </w:rPr>
        <w:t>p</w:t>
      </w:r>
      <w:r w:rsidRPr="001226D2">
        <w:rPr>
          <w:sz w:val="24"/>
          <w:szCs w:val="24"/>
        </w:rPr>
        <w:t xml:space="preserve">ower </w:t>
      </w:r>
      <w:r w:rsidR="001A07B3">
        <w:rPr>
          <w:sz w:val="24"/>
          <w:szCs w:val="24"/>
        </w:rPr>
        <w:t>systems are</w:t>
      </w:r>
      <w:r w:rsidRPr="001226D2">
        <w:rPr>
          <w:sz w:val="24"/>
          <w:szCs w:val="24"/>
        </w:rPr>
        <w:t xml:space="preserve"> ideally positioned to partner with the auto industry, </w:t>
      </w:r>
      <w:r w:rsidR="0026325A">
        <w:rPr>
          <w:sz w:val="24"/>
          <w:szCs w:val="24"/>
        </w:rPr>
        <w:t>EV</w:t>
      </w:r>
      <w:r w:rsidRPr="001226D2">
        <w:rPr>
          <w:sz w:val="24"/>
          <w:szCs w:val="24"/>
        </w:rPr>
        <w:t xml:space="preserve"> owners, municipal and private vehicle fleets, car sharing companies, </w:t>
      </w:r>
      <w:r w:rsidR="00357855">
        <w:rPr>
          <w:sz w:val="24"/>
          <w:szCs w:val="24"/>
        </w:rPr>
        <w:t xml:space="preserve">charging networks/developers </w:t>
      </w:r>
      <w:r w:rsidRPr="001226D2">
        <w:rPr>
          <w:sz w:val="24"/>
          <w:szCs w:val="24"/>
        </w:rPr>
        <w:t xml:space="preserve">and </w:t>
      </w:r>
      <w:r w:rsidR="00BC6BDA">
        <w:rPr>
          <w:sz w:val="24"/>
          <w:szCs w:val="24"/>
        </w:rPr>
        <w:t xml:space="preserve">the </w:t>
      </w:r>
      <w:r w:rsidRPr="001226D2">
        <w:rPr>
          <w:sz w:val="24"/>
          <w:szCs w:val="24"/>
        </w:rPr>
        <w:t xml:space="preserve">communities </w:t>
      </w:r>
      <w:r w:rsidR="00BC6BDA">
        <w:rPr>
          <w:sz w:val="24"/>
          <w:szCs w:val="24"/>
        </w:rPr>
        <w:t xml:space="preserve">they serve </w:t>
      </w:r>
      <w:r w:rsidRPr="001226D2">
        <w:rPr>
          <w:sz w:val="24"/>
          <w:szCs w:val="24"/>
        </w:rPr>
        <w:t xml:space="preserve">to offer products and services </w:t>
      </w:r>
      <w:r w:rsidR="00E81FFA">
        <w:rPr>
          <w:sz w:val="24"/>
          <w:szCs w:val="24"/>
        </w:rPr>
        <w:t>encouraging transportation electrification</w:t>
      </w:r>
      <w:r w:rsidRPr="001226D2">
        <w:rPr>
          <w:sz w:val="24"/>
          <w:szCs w:val="24"/>
        </w:rPr>
        <w:t xml:space="preserve">.  Many public power </w:t>
      </w:r>
      <w:r w:rsidR="00D54C07">
        <w:rPr>
          <w:sz w:val="24"/>
          <w:szCs w:val="24"/>
        </w:rPr>
        <w:t xml:space="preserve">systems </w:t>
      </w:r>
      <w:r w:rsidRPr="001226D2">
        <w:rPr>
          <w:sz w:val="24"/>
          <w:szCs w:val="24"/>
        </w:rPr>
        <w:t xml:space="preserve">have found that investments in charging infrastructure, customer education, and </w:t>
      </w:r>
      <w:r w:rsidR="004B794E">
        <w:rPr>
          <w:sz w:val="24"/>
          <w:szCs w:val="24"/>
        </w:rPr>
        <w:t>tailored</w:t>
      </w:r>
      <w:r w:rsidRPr="001226D2">
        <w:rPr>
          <w:sz w:val="24"/>
          <w:szCs w:val="24"/>
        </w:rPr>
        <w:t xml:space="preserve"> rates and incentives </w:t>
      </w:r>
      <w:r w:rsidR="003C7456">
        <w:rPr>
          <w:sz w:val="24"/>
          <w:szCs w:val="24"/>
        </w:rPr>
        <w:t xml:space="preserve">are </w:t>
      </w:r>
      <w:r w:rsidR="004C7839">
        <w:rPr>
          <w:sz w:val="24"/>
          <w:szCs w:val="24"/>
        </w:rPr>
        <w:t>key to</w:t>
      </w:r>
      <w:r w:rsidRPr="001226D2">
        <w:rPr>
          <w:sz w:val="24"/>
          <w:szCs w:val="24"/>
        </w:rPr>
        <w:t xml:space="preserve"> </w:t>
      </w:r>
      <w:r w:rsidR="00D25932">
        <w:rPr>
          <w:sz w:val="24"/>
          <w:szCs w:val="24"/>
        </w:rPr>
        <w:t>helping customers adopt electric transport</w:t>
      </w:r>
      <w:r w:rsidRPr="001226D2">
        <w:rPr>
          <w:sz w:val="24"/>
          <w:szCs w:val="24"/>
        </w:rPr>
        <w:t xml:space="preserve">.  </w:t>
      </w:r>
      <w:r w:rsidR="00D54C07">
        <w:rPr>
          <w:sz w:val="24"/>
          <w:szCs w:val="24"/>
        </w:rPr>
        <w:t>EV adoption</w:t>
      </w:r>
      <w:r w:rsidR="006B4C0B">
        <w:rPr>
          <w:sz w:val="24"/>
          <w:szCs w:val="24"/>
        </w:rPr>
        <w:t>, in turn,</w:t>
      </w:r>
      <w:r w:rsidR="00D54C07">
        <w:rPr>
          <w:sz w:val="24"/>
          <w:szCs w:val="24"/>
        </w:rPr>
        <w:t xml:space="preserve"> fueled by </w:t>
      </w:r>
      <w:r w:rsidR="003C795F">
        <w:rPr>
          <w:sz w:val="24"/>
          <w:szCs w:val="24"/>
        </w:rPr>
        <w:t xml:space="preserve">clean, affordable, and reliable public power benefits entire communities beyond drivers and </w:t>
      </w:r>
      <w:r w:rsidR="00373981">
        <w:rPr>
          <w:sz w:val="24"/>
          <w:szCs w:val="24"/>
        </w:rPr>
        <w:t xml:space="preserve">fleet operators of EVs.  </w:t>
      </w:r>
      <w:r w:rsidRPr="001226D2">
        <w:rPr>
          <w:sz w:val="24"/>
          <w:szCs w:val="24"/>
        </w:rPr>
        <w:t>These investments</w:t>
      </w:r>
      <w:r w:rsidR="00E3315A">
        <w:rPr>
          <w:sz w:val="24"/>
          <w:szCs w:val="24"/>
        </w:rPr>
        <w:t xml:space="preserve"> and th</w:t>
      </w:r>
      <w:r w:rsidR="00E93253">
        <w:rPr>
          <w:sz w:val="24"/>
          <w:szCs w:val="24"/>
        </w:rPr>
        <w:t xml:space="preserve">e </w:t>
      </w:r>
      <w:r w:rsidR="00600690">
        <w:rPr>
          <w:sz w:val="24"/>
          <w:szCs w:val="24"/>
        </w:rPr>
        <w:t>community benefits</w:t>
      </w:r>
      <w:r w:rsidR="002B63E1">
        <w:rPr>
          <w:sz w:val="24"/>
          <w:szCs w:val="24"/>
        </w:rPr>
        <w:t xml:space="preserve"> </w:t>
      </w:r>
      <w:r w:rsidR="00120EA6">
        <w:rPr>
          <w:sz w:val="24"/>
          <w:szCs w:val="24"/>
        </w:rPr>
        <w:t>are enhanced by</w:t>
      </w:r>
      <w:r w:rsidR="00EE386C">
        <w:rPr>
          <w:sz w:val="24"/>
          <w:szCs w:val="24"/>
        </w:rPr>
        <w:t xml:space="preserve"> </w:t>
      </w:r>
      <w:r w:rsidRPr="001226D2">
        <w:rPr>
          <w:sz w:val="24"/>
          <w:szCs w:val="24"/>
        </w:rPr>
        <w:t xml:space="preserve">continued support for </w:t>
      </w:r>
      <w:r w:rsidR="005F3876">
        <w:rPr>
          <w:sz w:val="24"/>
          <w:szCs w:val="24"/>
        </w:rPr>
        <w:t>EVs</w:t>
      </w:r>
      <w:r w:rsidRPr="001226D2">
        <w:rPr>
          <w:sz w:val="24"/>
          <w:szCs w:val="24"/>
        </w:rPr>
        <w:t xml:space="preserve"> at the federal level.</w:t>
      </w:r>
    </w:p>
    <w:p w14:paraId="134E1150" w14:textId="77777777" w:rsidR="001226D2" w:rsidRDefault="001226D2" w:rsidP="001226D2">
      <w:pPr>
        <w:autoSpaceDE w:val="0"/>
        <w:autoSpaceDN w:val="0"/>
        <w:adjustRightInd w:val="0"/>
        <w:spacing w:line="276" w:lineRule="auto"/>
        <w:rPr>
          <w:rFonts w:eastAsia="Times New Roman"/>
          <w:color w:val="000000"/>
          <w:sz w:val="24"/>
          <w:szCs w:val="24"/>
        </w:rPr>
      </w:pPr>
    </w:p>
    <w:p w14:paraId="1DABEE1D" w14:textId="6C4CE5C2" w:rsidR="004B15FF" w:rsidRDefault="5164F5A3" w:rsidP="001226D2">
      <w:pPr>
        <w:autoSpaceDE w:val="0"/>
        <w:autoSpaceDN w:val="0"/>
        <w:adjustRightInd w:val="0"/>
        <w:spacing w:line="276" w:lineRule="auto"/>
        <w:rPr>
          <w:rFonts w:eastAsia="Times New Roman"/>
          <w:color w:val="000000"/>
          <w:sz w:val="24"/>
          <w:szCs w:val="24"/>
        </w:rPr>
      </w:pPr>
      <w:r w:rsidRPr="5164F5A3">
        <w:rPr>
          <w:rFonts w:eastAsia="Times New Roman"/>
          <w:color w:val="000000" w:themeColor="text1"/>
          <w:sz w:val="24"/>
          <w:szCs w:val="24"/>
        </w:rPr>
        <w:t xml:space="preserve">Federal policies determine whether the benefits of transportation electrification reach all the communities served by public power nationwide.  </w:t>
      </w:r>
      <w:del w:id="2" w:author="Author">
        <w:r w:rsidR="00A93AEA" w:rsidRPr="5164F5A3" w:rsidDel="5164F5A3">
          <w:rPr>
            <w:rFonts w:eastAsia="Times New Roman"/>
            <w:color w:val="000000" w:themeColor="text1"/>
            <w:sz w:val="24"/>
            <w:szCs w:val="24"/>
          </w:rPr>
          <w:delText xml:space="preserve">  </w:delText>
        </w:r>
      </w:del>
      <w:r w:rsidRPr="5164F5A3">
        <w:rPr>
          <w:rFonts w:eastAsia="Times New Roman"/>
          <w:color w:val="000000" w:themeColor="text1"/>
          <w:sz w:val="24"/>
          <w:szCs w:val="24"/>
        </w:rPr>
        <w:t xml:space="preserve">Federal tax credits provide rebates to buyers that can offset the higher upfront cost of these vehicles.  </w:t>
      </w:r>
    </w:p>
    <w:p w14:paraId="1F4B37BD" w14:textId="77777777" w:rsidR="004B15FF" w:rsidRDefault="004B15FF" w:rsidP="001226D2">
      <w:pPr>
        <w:autoSpaceDE w:val="0"/>
        <w:autoSpaceDN w:val="0"/>
        <w:adjustRightInd w:val="0"/>
        <w:spacing w:line="276" w:lineRule="auto"/>
        <w:rPr>
          <w:rFonts w:eastAsia="Times New Roman"/>
          <w:color w:val="000000"/>
          <w:sz w:val="24"/>
          <w:szCs w:val="24"/>
        </w:rPr>
      </w:pPr>
    </w:p>
    <w:p w14:paraId="34FAEFAC" w14:textId="666FB8FD" w:rsidR="001226D2" w:rsidRDefault="5164F5A3" w:rsidP="001226D2">
      <w:pPr>
        <w:autoSpaceDE w:val="0"/>
        <w:autoSpaceDN w:val="0"/>
        <w:adjustRightInd w:val="0"/>
        <w:spacing w:line="276" w:lineRule="auto"/>
        <w:rPr>
          <w:rFonts w:eastAsia="Times New Roman"/>
          <w:color w:val="000000"/>
          <w:sz w:val="24"/>
          <w:szCs w:val="24"/>
        </w:rPr>
      </w:pPr>
      <w:r w:rsidRPr="5164F5A3">
        <w:rPr>
          <w:rFonts w:eastAsia="Times New Roman"/>
          <w:color w:val="000000" w:themeColor="text1"/>
          <w:sz w:val="24"/>
          <w:szCs w:val="24"/>
        </w:rPr>
        <w:t xml:space="preserve">The National Highway Traffic Safety Administration (NHTSA) and Environmental Protection Agency (EPA) jointly regulate tailpipe emissions and fuel economy standards.  However, the State of California holds an exclusive right under the Clean Air Act to set its own emissions rules, which 13 other states have chosen to follow.  </w:t>
      </w:r>
      <w:del w:id="3" w:author="Author">
        <w:r w:rsidR="0032060B" w:rsidRPr="5164F5A3" w:rsidDel="5164F5A3">
          <w:rPr>
            <w:rFonts w:eastAsia="Times New Roman"/>
            <w:color w:val="000000" w:themeColor="text1"/>
            <w:sz w:val="24"/>
            <w:szCs w:val="24"/>
          </w:rPr>
          <w:delText xml:space="preserve">  </w:delText>
        </w:r>
      </w:del>
      <w:r w:rsidRPr="5164F5A3">
        <w:rPr>
          <w:rFonts w:eastAsia="Times New Roman"/>
          <w:color w:val="000000" w:themeColor="text1"/>
          <w:sz w:val="24"/>
          <w:szCs w:val="24"/>
        </w:rPr>
        <w:t>These standards drive deployment of EVs.</w:t>
      </w:r>
      <w:ins w:id="4" w:author="Author">
        <w:r w:rsidRPr="5164F5A3">
          <w:rPr>
            <w:rFonts w:eastAsia="Times New Roman"/>
            <w:color w:val="000000" w:themeColor="text1"/>
            <w:sz w:val="24"/>
            <w:szCs w:val="24"/>
          </w:rPr>
          <w:t xml:space="preserve"> Additionally, California, Washington, and Oregon have banned the sale of new gas and diesel-powered vehicles starting in 2035.</w:t>
        </w:r>
      </w:ins>
    </w:p>
    <w:p w14:paraId="58BAE242" w14:textId="59B3AE4A" w:rsidR="0026325A" w:rsidRDefault="0026325A" w:rsidP="001226D2">
      <w:pPr>
        <w:autoSpaceDE w:val="0"/>
        <w:autoSpaceDN w:val="0"/>
        <w:adjustRightInd w:val="0"/>
        <w:spacing w:line="276" w:lineRule="auto"/>
        <w:rPr>
          <w:rFonts w:eastAsia="Times New Roman"/>
          <w:color w:val="000000"/>
          <w:sz w:val="24"/>
          <w:szCs w:val="24"/>
        </w:rPr>
      </w:pPr>
    </w:p>
    <w:p w14:paraId="5D323CC0" w14:textId="0F3B3716" w:rsidR="0026325A" w:rsidRDefault="0026325A" w:rsidP="5AE53993">
      <w:pPr>
        <w:autoSpaceDE w:val="0"/>
        <w:autoSpaceDN w:val="0"/>
        <w:adjustRightInd w:val="0"/>
        <w:spacing w:line="276" w:lineRule="auto"/>
        <w:rPr>
          <w:rFonts w:eastAsia="Times New Roman"/>
          <w:color w:val="000000"/>
          <w:sz w:val="24"/>
          <w:szCs w:val="24"/>
        </w:rPr>
      </w:pPr>
      <w:del w:id="5" w:author="Author">
        <w:r w:rsidRPr="5AE53993" w:rsidDel="5AE53993">
          <w:rPr>
            <w:rFonts w:eastAsia="Times New Roman"/>
            <w:color w:val="000000" w:themeColor="text1"/>
            <w:sz w:val="24"/>
            <w:szCs w:val="24"/>
          </w:rPr>
          <w:delText xml:space="preserve">Separately, </w:delText>
        </w:r>
      </w:del>
      <w:ins w:id="6" w:author="Author">
        <w:r w:rsidR="5AE53993" w:rsidRPr="5AE53993">
          <w:rPr>
            <w:rFonts w:eastAsia="Times New Roman"/>
            <w:color w:val="000000" w:themeColor="text1"/>
            <w:sz w:val="24"/>
            <w:szCs w:val="24"/>
          </w:rPr>
          <w:t xml:space="preserve">In the Inflation Reduction Act, Congress provided a new tax credit for EVs assembled in North America. </w:t>
        </w:r>
      </w:ins>
      <w:r w:rsidR="5AE53993" w:rsidRPr="5AE53993">
        <w:rPr>
          <w:rFonts w:eastAsia="Times New Roman"/>
          <w:color w:val="000000" w:themeColor="text1"/>
          <w:sz w:val="24"/>
          <w:szCs w:val="24"/>
        </w:rPr>
        <w:t>Congress may consider further incentives for EV adoption</w:t>
      </w:r>
      <w:ins w:id="7" w:author="Author">
        <w:r w:rsidR="5AE53993" w:rsidRPr="5AE53993">
          <w:rPr>
            <w:rFonts w:eastAsia="Times New Roman"/>
            <w:color w:val="000000" w:themeColor="text1"/>
            <w:sz w:val="24"/>
            <w:szCs w:val="24"/>
          </w:rPr>
          <w:t xml:space="preserve"> in the future. </w:t>
        </w:r>
      </w:ins>
      <w:del w:id="8" w:author="Author">
        <w:r w:rsidRPr="5AE53993" w:rsidDel="5AE53993">
          <w:rPr>
            <w:rFonts w:eastAsia="Times New Roman"/>
            <w:color w:val="000000" w:themeColor="text1"/>
            <w:sz w:val="24"/>
            <w:szCs w:val="24"/>
          </w:rPr>
          <w:delText>, such as the EV tax credit</w:delText>
        </w:r>
      </w:del>
      <w:r w:rsidR="5AE53993" w:rsidRPr="5AE53993">
        <w:rPr>
          <w:rFonts w:eastAsia="Times New Roman"/>
          <w:color w:val="000000" w:themeColor="text1"/>
          <w:sz w:val="24"/>
          <w:szCs w:val="24"/>
        </w:rPr>
        <w:t xml:space="preserve">.  Some wish that the credit be eliminated to pay for other priorities, while others point to the need for increasing incentives to bolster EV adoption.  </w:t>
      </w:r>
    </w:p>
    <w:p w14:paraId="19C96983" w14:textId="77777777" w:rsidR="003E6758" w:rsidRDefault="003E6758" w:rsidP="003E6758">
      <w:pPr>
        <w:spacing w:line="276" w:lineRule="auto"/>
        <w:rPr>
          <w:rFonts w:eastAsia="Times New Roman"/>
          <w:b/>
          <w:bCs/>
          <w:color w:val="000000"/>
          <w:sz w:val="24"/>
          <w:szCs w:val="24"/>
        </w:rPr>
      </w:pPr>
    </w:p>
    <w:p w14:paraId="5EE179C4" w14:textId="77777777" w:rsidR="009636D2" w:rsidRDefault="009636D2" w:rsidP="003E6758">
      <w:pPr>
        <w:spacing w:line="276" w:lineRule="auto"/>
        <w:rPr>
          <w:rFonts w:eastAsia="Times New Roman"/>
          <w:b/>
          <w:bCs/>
          <w:color w:val="000000"/>
          <w:sz w:val="24"/>
          <w:szCs w:val="24"/>
        </w:rPr>
      </w:pPr>
      <w:r w:rsidRPr="009636D2">
        <w:rPr>
          <w:rFonts w:eastAsia="Times New Roman"/>
          <w:b/>
          <w:bCs/>
          <w:color w:val="000000"/>
          <w:sz w:val="24"/>
          <w:szCs w:val="24"/>
        </w:rPr>
        <w:t>NWPPA’s Position</w:t>
      </w:r>
    </w:p>
    <w:p w14:paraId="32C3A51F" w14:textId="77777777" w:rsidR="000C201C" w:rsidRDefault="000C201C" w:rsidP="000C201C">
      <w:pPr>
        <w:spacing w:line="276" w:lineRule="auto"/>
        <w:rPr>
          <w:rFonts w:eastAsia="Times New Roman" w:cs="Arial"/>
          <w:sz w:val="24"/>
          <w:szCs w:val="24"/>
        </w:rPr>
      </w:pPr>
    </w:p>
    <w:p w14:paraId="492CDB02" w14:textId="5FADE996" w:rsidR="00BD1D82" w:rsidRPr="00A12C31" w:rsidRDefault="001226D2" w:rsidP="007E66B6">
      <w:pPr>
        <w:numPr>
          <w:ilvl w:val="0"/>
          <w:numId w:val="12"/>
        </w:numPr>
        <w:autoSpaceDE w:val="0"/>
        <w:autoSpaceDN w:val="0"/>
        <w:adjustRightInd w:val="0"/>
        <w:spacing w:line="276" w:lineRule="auto"/>
        <w:rPr>
          <w:rFonts w:eastAsia="Times New Roman"/>
          <w:color w:val="000000"/>
          <w:sz w:val="24"/>
          <w:szCs w:val="24"/>
        </w:rPr>
      </w:pPr>
      <w:r w:rsidRPr="00120EA6">
        <w:rPr>
          <w:rFonts w:eastAsia="Times New Roman"/>
          <w:color w:val="000000"/>
          <w:sz w:val="24"/>
          <w:szCs w:val="24"/>
        </w:rPr>
        <w:t xml:space="preserve">NWPPA supports </w:t>
      </w:r>
      <w:r w:rsidR="00BD1D82" w:rsidRPr="00120EA6">
        <w:rPr>
          <w:rFonts w:eastAsia="Times New Roman"/>
          <w:color w:val="000000"/>
          <w:sz w:val="24"/>
          <w:szCs w:val="24"/>
        </w:rPr>
        <w:t xml:space="preserve">federal </w:t>
      </w:r>
      <w:r w:rsidRPr="00120EA6">
        <w:rPr>
          <w:rFonts w:eastAsia="Times New Roman"/>
          <w:color w:val="000000"/>
          <w:sz w:val="24"/>
          <w:szCs w:val="24"/>
        </w:rPr>
        <w:t>policies that incent</w:t>
      </w:r>
      <w:r w:rsidR="00DA71C3">
        <w:rPr>
          <w:rFonts w:eastAsia="Times New Roman"/>
          <w:color w:val="000000"/>
          <w:sz w:val="24"/>
          <w:szCs w:val="24"/>
        </w:rPr>
        <w:t>ivize</w:t>
      </w:r>
      <w:r w:rsidRPr="00120EA6">
        <w:rPr>
          <w:rFonts w:eastAsia="Times New Roman"/>
          <w:color w:val="000000"/>
          <w:sz w:val="24"/>
          <w:szCs w:val="24"/>
        </w:rPr>
        <w:t xml:space="preserve"> production and deployment of electric vehicles and charging infrastructure</w:t>
      </w:r>
      <w:r w:rsidR="00120EA6">
        <w:rPr>
          <w:rFonts w:eastAsia="Times New Roman"/>
          <w:color w:val="000000"/>
          <w:sz w:val="24"/>
          <w:szCs w:val="24"/>
        </w:rPr>
        <w:t>.</w:t>
      </w:r>
    </w:p>
    <w:p w14:paraId="70B3671D" w14:textId="79309451" w:rsidR="001226D2" w:rsidRPr="00A12C31" w:rsidRDefault="00BD1D82" w:rsidP="007E66B6">
      <w:pPr>
        <w:numPr>
          <w:ilvl w:val="0"/>
          <w:numId w:val="12"/>
        </w:numPr>
        <w:autoSpaceDE w:val="0"/>
        <w:autoSpaceDN w:val="0"/>
        <w:adjustRightInd w:val="0"/>
        <w:spacing w:line="276" w:lineRule="auto"/>
        <w:rPr>
          <w:rFonts w:eastAsia="Times New Roman"/>
          <w:color w:val="000000"/>
          <w:sz w:val="24"/>
          <w:szCs w:val="24"/>
        </w:rPr>
      </w:pPr>
      <w:r>
        <w:rPr>
          <w:rFonts w:eastAsia="Times New Roman"/>
          <w:color w:val="000000"/>
          <w:sz w:val="24"/>
          <w:szCs w:val="24"/>
        </w:rPr>
        <w:t>NWPPA supports strengthening federal incentives for EV adoption</w:t>
      </w:r>
      <w:r w:rsidR="00693369">
        <w:rPr>
          <w:rFonts w:eastAsia="Times New Roman"/>
          <w:color w:val="000000"/>
          <w:sz w:val="24"/>
          <w:szCs w:val="24"/>
        </w:rPr>
        <w:t>.</w:t>
      </w:r>
    </w:p>
    <w:p w14:paraId="4C5BBC2F" w14:textId="534C9661" w:rsidR="00F013FB" w:rsidRDefault="00946C11" w:rsidP="003E6758">
      <w:pPr>
        <w:numPr>
          <w:ilvl w:val="0"/>
          <w:numId w:val="12"/>
        </w:numPr>
        <w:autoSpaceDE w:val="0"/>
        <w:autoSpaceDN w:val="0"/>
        <w:adjustRightInd w:val="0"/>
        <w:spacing w:line="276" w:lineRule="auto"/>
        <w:rPr>
          <w:rFonts w:eastAsia="Times New Roman"/>
          <w:color w:val="000000"/>
          <w:sz w:val="24"/>
          <w:szCs w:val="24"/>
        </w:rPr>
      </w:pPr>
      <w:r>
        <w:rPr>
          <w:rFonts w:eastAsia="Times New Roman"/>
          <w:color w:val="000000"/>
          <w:sz w:val="24"/>
          <w:szCs w:val="24"/>
        </w:rPr>
        <w:t xml:space="preserve">NWPPA </w:t>
      </w:r>
      <w:r w:rsidR="001226D2">
        <w:rPr>
          <w:rFonts w:eastAsia="Times New Roman"/>
          <w:color w:val="000000"/>
          <w:sz w:val="24"/>
          <w:szCs w:val="24"/>
        </w:rPr>
        <w:t xml:space="preserve">opposes </w:t>
      </w:r>
      <w:r w:rsidR="00A93AEA">
        <w:rPr>
          <w:rFonts w:eastAsia="Times New Roman"/>
          <w:color w:val="000000"/>
          <w:sz w:val="24"/>
          <w:szCs w:val="24"/>
        </w:rPr>
        <w:t xml:space="preserve">policies that </w:t>
      </w:r>
      <w:r w:rsidR="00BD1D82">
        <w:rPr>
          <w:rFonts w:eastAsia="Times New Roman"/>
          <w:color w:val="000000"/>
          <w:sz w:val="24"/>
          <w:szCs w:val="24"/>
        </w:rPr>
        <w:t xml:space="preserve">eliminate or </w:t>
      </w:r>
      <w:r w:rsidR="002F59E0">
        <w:rPr>
          <w:rFonts w:eastAsia="Times New Roman"/>
          <w:color w:val="000000"/>
          <w:sz w:val="24"/>
          <w:szCs w:val="24"/>
        </w:rPr>
        <w:t>weaken</w:t>
      </w:r>
      <w:r w:rsidR="00A93AEA">
        <w:rPr>
          <w:rFonts w:eastAsia="Times New Roman"/>
          <w:color w:val="000000"/>
          <w:sz w:val="24"/>
          <w:szCs w:val="24"/>
        </w:rPr>
        <w:t xml:space="preserve"> </w:t>
      </w:r>
      <w:r w:rsidR="004818CA">
        <w:rPr>
          <w:rFonts w:eastAsia="Times New Roman"/>
          <w:color w:val="000000"/>
          <w:sz w:val="24"/>
          <w:szCs w:val="24"/>
        </w:rPr>
        <w:t xml:space="preserve">EV </w:t>
      </w:r>
      <w:r w:rsidR="00807947">
        <w:rPr>
          <w:rFonts w:eastAsia="Times New Roman"/>
          <w:color w:val="000000"/>
          <w:sz w:val="24"/>
          <w:szCs w:val="24"/>
        </w:rPr>
        <w:t xml:space="preserve">incentives </w:t>
      </w:r>
      <w:r w:rsidR="008C37A6">
        <w:rPr>
          <w:rFonts w:eastAsia="Times New Roman"/>
          <w:color w:val="000000"/>
          <w:sz w:val="24"/>
          <w:szCs w:val="24"/>
        </w:rPr>
        <w:t>or pose new barriers to EV adoption</w:t>
      </w:r>
      <w:r w:rsidR="001226D2">
        <w:rPr>
          <w:rFonts w:eastAsia="Times New Roman"/>
          <w:color w:val="000000"/>
          <w:sz w:val="24"/>
          <w:szCs w:val="24"/>
        </w:rPr>
        <w:t xml:space="preserve">.  </w:t>
      </w:r>
      <w:r w:rsidR="0026325A">
        <w:rPr>
          <w:rFonts w:eastAsia="Times New Roman"/>
          <w:color w:val="000000"/>
          <w:sz w:val="24"/>
          <w:szCs w:val="24"/>
        </w:rPr>
        <w:t xml:space="preserve">EV owners </w:t>
      </w:r>
      <w:r w:rsidR="00120EA6">
        <w:rPr>
          <w:rFonts w:eastAsia="Times New Roman"/>
          <w:color w:val="000000"/>
          <w:sz w:val="24"/>
          <w:szCs w:val="24"/>
        </w:rPr>
        <w:t>may</w:t>
      </w:r>
      <w:r w:rsidR="0026325A">
        <w:rPr>
          <w:rFonts w:eastAsia="Times New Roman"/>
          <w:color w:val="000000"/>
          <w:sz w:val="24"/>
          <w:szCs w:val="24"/>
        </w:rPr>
        <w:t xml:space="preserve"> be </w:t>
      </w:r>
      <w:r w:rsidR="00261361">
        <w:rPr>
          <w:rFonts w:eastAsia="Times New Roman"/>
          <w:color w:val="000000"/>
          <w:sz w:val="24"/>
          <w:szCs w:val="24"/>
        </w:rPr>
        <w:t xml:space="preserve">required to </w:t>
      </w:r>
      <w:r w:rsidR="0026325A">
        <w:rPr>
          <w:rFonts w:eastAsia="Times New Roman"/>
          <w:color w:val="000000"/>
          <w:sz w:val="24"/>
          <w:szCs w:val="24"/>
        </w:rPr>
        <w:t xml:space="preserve">pay </w:t>
      </w:r>
      <w:r w:rsidR="000766D0">
        <w:rPr>
          <w:rFonts w:eastAsia="Times New Roman"/>
          <w:color w:val="000000"/>
          <w:sz w:val="24"/>
          <w:szCs w:val="24"/>
        </w:rPr>
        <w:t>into</w:t>
      </w:r>
      <w:r w:rsidR="00D657F7">
        <w:rPr>
          <w:rFonts w:eastAsia="Times New Roman"/>
          <w:color w:val="000000"/>
          <w:sz w:val="24"/>
          <w:szCs w:val="24"/>
        </w:rPr>
        <w:t xml:space="preserve"> a</w:t>
      </w:r>
      <w:r w:rsidR="0026325A">
        <w:rPr>
          <w:rFonts w:eastAsia="Times New Roman"/>
          <w:color w:val="000000"/>
          <w:sz w:val="24"/>
          <w:szCs w:val="24"/>
        </w:rPr>
        <w:t xml:space="preserve"> </w:t>
      </w:r>
      <w:r w:rsidR="00261361">
        <w:rPr>
          <w:rFonts w:eastAsia="Times New Roman"/>
          <w:color w:val="000000"/>
          <w:sz w:val="24"/>
          <w:szCs w:val="24"/>
        </w:rPr>
        <w:t xml:space="preserve">federal </w:t>
      </w:r>
      <w:r w:rsidR="0026325A">
        <w:rPr>
          <w:rFonts w:eastAsia="Times New Roman"/>
          <w:color w:val="000000"/>
          <w:sz w:val="24"/>
          <w:szCs w:val="24"/>
        </w:rPr>
        <w:t>highway fund</w:t>
      </w:r>
      <w:r w:rsidR="00120EA6">
        <w:rPr>
          <w:rFonts w:eastAsia="Times New Roman"/>
          <w:color w:val="000000"/>
          <w:sz w:val="24"/>
          <w:szCs w:val="24"/>
        </w:rPr>
        <w:t xml:space="preserve">, </w:t>
      </w:r>
      <w:r w:rsidR="000766D0">
        <w:rPr>
          <w:rFonts w:eastAsia="Times New Roman"/>
          <w:color w:val="000000"/>
          <w:sz w:val="24"/>
          <w:szCs w:val="24"/>
        </w:rPr>
        <w:t>but</w:t>
      </w:r>
      <w:r w:rsidR="00120EA6">
        <w:rPr>
          <w:rFonts w:eastAsia="Times New Roman"/>
          <w:color w:val="000000"/>
          <w:sz w:val="24"/>
          <w:szCs w:val="24"/>
        </w:rPr>
        <w:t xml:space="preserve"> not more than </w:t>
      </w:r>
      <w:r w:rsidR="000766D0">
        <w:rPr>
          <w:rFonts w:eastAsia="Times New Roman"/>
          <w:color w:val="000000"/>
          <w:sz w:val="24"/>
          <w:szCs w:val="24"/>
        </w:rPr>
        <w:t>an equitable</w:t>
      </w:r>
      <w:r w:rsidR="00120EA6">
        <w:rPr>
          <w:rFonts w:eastAsia="Times New Roman"/>
          <w:color w:val="000000"/>
          <w:sz w:val="24"/>
          <w:szCs w:val="24"/>
        </w:rPr>
        <w:t xml:space="preserve"> share.</w:t>
      </w:r>
    </w:p>
    <w:p w14:paraId="6DD3FB52" w14:textId="77777777" w:rsidR="009168E8" w:rsidRDefault="009168E8" w:rsidP="009168E8">
      <w:pPr>
        <w:pStyle w:val="ListParagraph"/>
        <w:rPr>
          <w:rFonts w:eastAsia="Times New Roman"/>
          <w:color w:val="000000"/>
          <w:sz w:val="24"/>
          <w:szCs w:val="24"/>
        </w:rPr>
      </w:pPr>
    </w:p>
    <w:p w14:paraId="3C31DD42" w14:textId="0CEFDE8B" w:rsidR="009168E8" w:rsidRPr="00BE7EDE" w:rsidRDefault="5164F5A3" w:rsidP="009168E8">
      <w:pPr>
        <w:autoSpaceDE w:val="0"/>
        <w:autoSpaceDN w:val="0"/>
        <w:adjustRightInd w:val="0"/>
        <w:spacing w:line="276" w:lineRule="auto"/>
        <w:ind w:left="720"/>
        <w:rPr>
          <w:rFonts w:eastAsia="Times New Roman"/>
          <w:color w:val="000000"/>
          <w:sz w:val="24"/>
          <w:szCs w:val="24"/>
        </w:rPr>
      </w:pPr>
      <w:r w:rsidRPr="5164F5A3">
        <w:rPr>
          <w:rFonts w:eastAsia="Times New Roman"/>
          <w:color w:val="000000" w:themeColor="text1"/>
          <w:sz w:val="24"/>
          <w:szCs w:val="24"/>
        </w:rPr>
        <w:t xml:space="preserve">Origination date: 2018. Revised: 2020, 2021, </w:t>
      </w:r>
      <w:del w:id="9" w:author="Author">
        <w:r w:rsidR="009168E8" w:rsidRPr="5164F5A3" w:rsidDel="5164F5A3">
          <w:rPr>
            <w:rFonts w:eastAsia="Times New Roman"/>
            <w:color w:val="000000" w:themeColor="text1"/>
            <w:sz w:val="24"/>
            <w:szCs w:val="24"/>
          </w:rPr>
          <w:delText xml:space="preserve">and </w:delText>
        </w:r>
      </w:del>
      <w:r w:rsidRPr="5164F5A3">
        <w:rPr>
          <w:rFonts w:eastAsia="Times New Roman"/>
          <w:color w:val="000000" w:themeColor="text1"/>
          <w:sz w:val="24"/>
          <w:szCs w:val="24"/>
        </w:rPr>
        <w:t>2022</w:t>
      </w:r>
      <w:ins w:id="10" w:author="Author">
        <w:r w:rsidRPr="5164F5A3">
          <w:rPr>
            <w:rFonts w:eastAsia="Times New Roman"/>
            <w:color w:val="000000" w:themeColor="text1"/>
            <w:sz w:val="24"/>
            <w:szCs w:val="24"/>
          </w:rPr>
          <w:t>, and 2023</w:t>
        </w:r>
      </w:ins>
      <w:r w:rsidRPr="5164F5A3">
        <w:rPr>
          <w:rFonts w:eastAsia="Times New Roman"/>
          <w:color w:val="000000" w:themeColor="text1"/>
          <w:sz w:val="24"/>
          <w:szCs w:val="24"/>
        </w:rPr>
        <w:t>.</w:t>
      </w:r>
    </w:p>
    <w:sectPr w:rsidR="009168E8" w:rsidRPr="00BE7EDE" w:rsidSect="009168E8">
      <w:headerReference w:type="even" r:id="rId8"/>
      <w:footerReference w:type="even" r:id="rId9"/>
      <w:footerReference w:type="default" r:id="rId10"/>
      <w:pgSz w:w="12240" w:h="15840" w:code="1"/>
      <w:pgMar w:top="810" w:right="1440" w:bottom="1267"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B3E35" w14:textId="77777777" w:rsidR="006324E0" w:rsidRDefault="006324E0" w:rsidP="005668B0">
      <w:r>
        <w:separator/>
      </w:r>
    </w:p>
  </w:endnote>
  <w:endnote w:type="continuationSeparator" w:id="0">
    <w:p w14:paraId="5274AABC" w14:textId="77777777" w:rsidR="006324E0" w:rsidRDefault="006324E0" w:rsidP="00566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DDF3B" w14:textId="1F87088E" w:rsidR="00DA71C3" w:rsidRDefault="00DA71C3">
    <w:pPr>
      <w:pStyle w:val="Footer"/>
      <w:jc w:val="center"/>
    </w:pPr>
    <w:r>
      <w:fldChar w:fldCharType="begin"/>
    </w:r>
    <w:r>
      <w:instrText xml:space="preserve"> PAGE   \* MERGEFORMAT </w:instrText>
    </w:r>
    <w:r>
      <w:fldChar w:fldCharType="separate"/>
    </w:r>
    <w:r>
      <w:rPr>
        <w:noProof/>
      </w:rPr>
      <w:t>2</w:t>
    </w:r>
    <w:r>
      <w:rPr>
        <w:noProof/>
      </w:rPr>
      <w:fldChar w:fldCharType="end"/>
    </w:r>
  </w:p>
  <w:p w14:paraId="114AB4E7" w14:textId="77777777" w:rsidR="00FB3541" w:rsidRDefault="00FB35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9837258"/>
      <w:docPartObj>
        <w:docPartGallery w:val="Page Numbers (Bottom of Page)"/>
        <w:docPartUnique/>
      </w:docPartObj>
    </w:sdtPr>
    <w:sdtEndPr>
      <w:rPr>
        <w:noProof/>
      </w:rPr>
    </w:sdtEndPr>
    <w:sdtContent>
      <w:p w14:paraId="74C19BAE" w14:textId="01E378AD" w:rsidR="009168E8" w:rsidRDefault="009168E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67C2546" w14:textId="77777777" w:rsidR="00FB3541" w:rsidRDefault="00FB35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87961" w14:textId="77777777" w:rsidR="006324E0" w:rsidRDefault="006324E0" w:rsidP="005668B0">
      <w:r>
        <w:separator/>
      </w:r>
    </w:p>
  </w:footnote>
  <w:footnote w:type="continuationSeparator" w:id="0">
    <w:p w14:paraId="76408278" w14:textId="77777777" w:rsidR="006324E0" w:rsidRDefault="006324E0" w:rsidP="00566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370F2" w14:textId="3018B56F" w:rsidR="00BE7EDE" w:rsidRDefault="00BE7EDE" w:rsidP="005668B0">
    <w:pPr>
      <w:pStyle w:val="Header"/>
      <w:jc w:val="center"/>
      <w:rPr>
        <w:lang w:val="en-US"/>
      </w:rPr>
    </w:pPr>
  </w:p>
  <w:p w14:paraId="5D36D5A5" w14:textId="5D32B7F9" w:rsidR="00E2429B" w:rsidRDefault="00E2429B" w:rsidP="005668B0">
    <w:pPr>
      <w:pStyle w:val="Header"/>
      <w:jc w:val="center"/>
      <w:rPr>
        <w:lang w:val="en-US"/>
      </w:rPr>
    </w:pPr>
  </w:p>
  <w:p w14:paraId="7DC8BDA5" w14:textId="77777777" w:rsidR="00E2429B" w:rsidRPr="00943CB4" w:rsidRDefault="00E2429B" w:rsidP="005668B0">
    <w:pPr>
      <w:pStyle w:val="Header"/>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758A4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90B1A"/>
    <w:multiLevelType w:val="hybridMultilevel"/>
    <w:tmpl w:val="2C5ADE5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5"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E07E6F"/>
    <w:multiLevelType w:val="hybridMultilevel"/>
    <w:tmpl w:val="6C22B9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EE48F8"/>
    <w:multiLevelType w:val="hybridMultilevel"/>
    <w:tmpl w:val="0ACEC3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783592"/>
    <w:multiLevelType w:val="hybridMultilevel"/>
    <w:tmpl w:val="A47A4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3842FA"/>
    <w:multiLevelType w:val="hybridMultilevel"/>
    <w:tmpl w:val="120A6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FD5208"/>
    <w:multiLevelType w:val="multilevel"/>
    <w:tmpl w:val="5A7A5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0396690">
    <w:abstractNumId w:val="12"/>
  </w:num>
  <w:num w:numId="2" w16cid:durableId="727724708">
    <w:abstractNumId w:val="1"/>
  </w:num>
  <w:num w:numId="3" w16cid:durableId="1449006213">
    <w:abstractNumId w:val="11"/>
  </w:num>
  <w:num w:numId="4" w16cid:durableId="2035763545">
    <w:abstractNumId w:val="13"/>
  </w:num>
  <w:num w:numId="5" w16cid:durableId="2087877772">
    <w:abstractNumId w:val="3"/>
  </w:num>
  <w:num w:numId="6" w16cid:durableId="1555041006">
    <w:abstractNumId w:val="10"/>
  </w:num>
  <w:num w:numId="7" w16cid:durableId="1822305250">
    <w:abstractNumId w:val="2"/>
  </w:num>
  <w:num w:numId="8" w16cid:durableId="1024865363">
    <w:abstractNumId w:val="16"/>
  </w:num>
  <w:num w:numId="9" w16cid:durableId="963970258">
    <w:abstractNumId w:val="5"/>
  </w:num>
  <w:num w:numId="10" w16cid:durableId="1929076202">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24719890">
    <w:abstractNumId w:val="8"/>
  </w:num>
  <w:num w:numId="12" w16cid:durableId="90443396">
    <w:abstractNumId w:val="14"/>
  </w:num>
  <w:num w:numId="13" w16cid:durableId="345525731">
    <w:abstractNumId w:val="17"/>
  </w:num>
  <w:num w:numId="14" w16cid:durableId="1648242301">
    <w:abstractNumId w:val="9"/>
  </w:num>
  <w:num w:numId="15" w16cid:durableId="436601540">
    <w:abstractNumId w:val="0"/>
  </w:num>
  <w:num w:numId="16" w16cid:durableId="511144616">
    <w:abstractNumId w:val="7"/>
  </w:num>
  <w:num w:numId="17" w16cid:durableId="1324819128">
    <w:abstractNumId w:val="6"/>
  </w:num>
  <w:num w:numId="18" w16cid:durableId="381903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0"/>
    <w:rsid w:val="000013E9"/>
    <w:rsid w:val="00002AA3"/>
    <w:rsid w:val="00010E6A"/>
    <w:rsid w:val="00015ED6"/>
    <w:rsid w:val="00026119"/>
    <w:rsid w:val="000344D4"/>
    <w:rsid w:val="00046AD4"/>
    <w:rsid w:val="00054011"/>
    <w:rsid w:val="00054C8F"/>
    <w:rsid w:val="000726B3"/>
    <w:rsid w:val="000747B3"/>
    <w:rsid w:val="00075E86"/>
    <w:rsid w:val="000766D0"/>
    <w:rsid w:val="00077073"/>
    <w:rsid w:val="00077698"/>
    <w:rsid w:val="00077786"/>
    <w:rsid w:val="00080092"/>
    <w:rsid w:val="00083531"/>
    <w:rsid w:val="00086AAD"/>
    <w:rsid w:val="00091A8B"/>
    <w:rsid w:val="00092618"/>
    <w:rsid w:val="000946FE"/>
    <w:rsid w:val="000A0F47"/>
    <w:rsid w:val="000A7DBE"/>
    <w:rsid w:val="000B0316"/>
    <w:rsid w:val="000C201C"/>
    <w:rsid w:val="000C3F37"/>
    <w:rsid w:val="000C5E21"/>
    <w:rsid w:val="000C642A"/>
    <w:rsid w:val="000D32BD"/>
    <w:rsid w:val="000D5E51"/>
    <w:rsid w:val="000E0CA6"/>
    <w:rsid w:val="000E303F"/>
    <w:rsid w:val="000E6E87"/>
    <w:rsid w:val="000F2290"/>
    <w:rsid w:val="000F4800"/>
    <w:rsid w:val="000F6487"/>
    <w:rsid w:val="000F7A6C"/>
    <w:rsid w:val="001035DD"/>
    <w:rsid w:val="00104A3A"/>
    <w:rsid w:val="00104EAD"/>
    <w:rsid w:val="00105734"/>
    <w:rsid w:val="0011294E"/>
    <w:rsid w:val="00113C37"/>
    <w:rsid w:val="0012074F"/>
    <w:rsid w:val="00120EA6"/>
    <w:rsid w:val="00120ED9"/>
    <w:rsid w:val="001226D2"/>
    <w:rsid w:val="00127708"/>
    <w:rsid w:val="00127E62"/>
    <w:rsid w:val="001361A6"/>
    <w:rsid w:val="00155C05"/>
    <w:rsid w:val="00165062"/>
    <w:rsid w:val="001713BF"/>
    <w:rsid w:val="00196B71"/>
    <w:rsid w:val="001A07B3"/>
    <w:rsid w:val="001A1044"/>
    <w:rsid w:val="001A23E0"/>
    <w:rsid w:val="001C09DC"/>
    <w:rsid w:val="001C0AC7"/>
    <w:rsid w:val="001C3D67"/>
    <w:rsid w:val="001D4749"/>
    <w:rsid w:val="001D5C8F"/>
    <w:rsid w:val="001E13B2"/>
    <w:rsid w:val="001E13C0"/>
    <w:rsid w:val="001E7167"/>
    <w:rsid w:val="001F5079"/>
    <w:rsid w:val="001F71A7"/>
    <w:rsid w:val="00206AA3"/>
    <w:rsid w:val="002074BC"/>
    <w:rsid w:val="002078FA"/>
    <w:rsid w:val="002137D3"/>
    <w:rsid w:val="00215236"/>
    <w:rsid w:val="00220A25"/>
    <w:rsid w:val="002216D7"/>
    <w:rsid w:val="00224F4B"/>
    <w:rsid w:val="00233BA8"/>
    <w:rsid w:val="00233D3C"/>
    <w:rsid w:val="00235691"/>
    <w:rsid w:val="00237A22"/>
    <w:rsid w:val="00243B35"/>
    <w:rsid w:val="00245BA6"/>
    <w:rsid w:val="0026105F"/>
    <w:rsid w:val="00261361"/>
    <w:rsid w:val="002627B4"/>
    <w:rsid w:val="0026325A"/>
    <w:rsid w:val="00265BDD"/>
    <w:rsid w:val="002864E1"/>
    <w:rsid w:val="0028732D"/>
    <w:rsid w:val="0029192E"/>
    <w:rsid w:val="00292925"/>
    <w:rsid w:val="0029350A"/>
    <w:rsid w:val="0029621C"/>
    <w:rsid w:val="002A0DF3"/>
    <w:rsid w:val="002A232D"/>
    <w:rsid w:val="002A60E5"/>
    <w:rsid w:val="002A75BF"/>
    <w:rsid w:val="002B63E1"/>
    <w:rsid w:val="002C4015"/>
    <w:rsid w:val="002C648A"/>
    <w:rsid w:val="002C68E4"/>
    <w:rsid w:val="002D1B91"/>
    <w:rsid w:val="002D4E83"/>
    <w:rsid w:val="002E072B"/>
    <w:rsid w:val="002E4724"/>
    <w:rsid w:val="002F0818"/>
    <w:rsid w:val="002F11D9"/>
    <w:rsid w:val="002F59E0"/>
    <w:rsid w:val="003039D6"/>
    <w:rsid w:val="00310A8E"/>
    <w:rsid w:val="0032060B"/>
    <w:rsid w:val="00324515"/>
    <w:rsid w:val="00324E76"/>
    <w:rsid w:val="0033294C"/>
    <w:rsid w:val="003345F2"/>
    <w:rsid w:val="00334735"/>
    <w:rsid w:val="00340E43"/>
    <w:rsid w:val="003421C4"/>
    <w:rsid w:val="00343CEE"/>
    <w:rsid w:val="0034401C"/>
    <w:rsid w:val="003517FD"/>
    <w:rsid w:val="00356217"/>
    <w:rsid w:val="00357131"/>
    <w:rsid w:val="00357855"/>
    <w:rsid w:val="00363128"/>
    <w:rsid w:val="00373981"/>
    <w:rsid w:val="003814FE"/>
    <w:rsid w:val="00395BF1"/>
    <w:rsid w:val="003A12D1"/>
    <w:rsid w:val="003A42F0"/>
    <w:rsid w:val="003A5597"/>
    <w:rsid w:val="003A7A6F"/>
    <w:rsid w:val="003B6722"/>
    <w:rsid w:val="003B7260"/>
    <w:rsid w:val="003B7C4F"/>
    <w:rsid w:val="003C2A88"/>
    <w:rsid w:val="003C3281"/>
    <w:rsid w:val="003C7456"/>
    <w:rsid w:val="003C795F"/>
    <w:rsid w:val="003D0C65"/>
    <w:rsid w:val="003D5FD9"/>
    <w:rsid w:val="003E10AF"/>
    <w:rsid w:val="003E1AE5"/>
    <w:rsid w:val="003E2303"/>
    <w:rsid w:val="003E58C5"/>
    <w:rsid w:val="003E6758"/>
    <w:rsid w:val="003F1F00"/>
    <w:rsid w:val="003F4FBB"/>
    <w:rsid w:val="003F7D53"/>
    <w:rsid w:val="004060A0"/>
    <w:rsid w:val="00406E65"/>
    <w:rsid w:val="00407E89"/>
    <w:rsid w:val="004117AA"/>
    <w:rsid w:val="004153EB"/>
    <w:rsid w:val="00422046"/>
    <w:rsid w:val="00423182"/>
    <w:rsid w:val="00431286"/>
    <w:rsid w:val="004341F6"/>
    <w:rsid w:val="00442734"/>
    <w:rsid w:val="004460D8"/>
    <w:rsid w:val="004462FE"/>
    <w:rsid w:val="0045502C"/>
    <w:rsid w:val="0046311C"/>
    <w:rsid w:val="00475FDF"/>
    <w:rsid w:val="004818CA"/>
    <w:rsid w:val="00485385"/>
    <w:rsid w:val="00486E95"/>
    <w:rsid w:val="0049051F"/>
    <w:rsid w:val="004975C8"/>
    <w:rsid w:val="004A286F"/>
    <w:rsid w:val="004A4199"/>
    <w:rsid w:val="004B15FF"/>
    <w:rsid w:val="004B1D3A"/>
    <w:rsid w:val="004B3A67"/>
    <w:rsid w:val="004B68AA"/>
    <w:rsid w:val="004B794E"/>
    <w:rsid w:val="004C24AA"/>
    <w:rsid w:val="004C2A08"/>
    <w:rsid w:val="004C7839"/>
    <w:rsid w:val="004C7F58"/>
    <w:rsid w:val="004D1B51"/>
    <w:rsid w:val="004D64D5"/>
    <w:rsid w:val="004D734E"/>
    <w:rsid w:val="004F0ADD"/>
    <w:rsid w:val="004F10AA"/>
    <w:rsid w:val="004F1F22"/>
    <w:rsid w:val="004F343D"/>
    <w:rsid w:val="00501889"/>
    <w:rsid w:val="00502041"/>
    <w:rsid w:val="00503389"/>
    <w:rsid w:val="00515ABF"/>
    <w:rsid w:val="005200F6"/>
    <w:rsid w:val="0052058F"/>
    <w:rsid w:val="00521EC7"/>
    <w:rsid w:val="005221CF"/>
    <w:rsid w:val="0052518F"/>
    <w:rsid w:val="0052629D"/>
    <w:rsid w:val="00535268"/>
    <w:rsid w:val="0054351D"/>
    <w:rsid w:val="00547036"/>
    <w:rsid w:val="00550DD9"/>
    <w:rsid w:val="00552472"/>
    <w:rsid w:val="00553422"/>
    <w:rsid w:val="00553BD9"/>
    <w:rsid w:val="005562D7"/>
    <w:rsid w:val="00562B02"/>
    <w:rsid w:val="0056346C"/>
    <w:rsid w:val="00564F86"/>
    <w:rsid w:val="00565684"/>
    <w:rsid w:val="005668B0"/>
    <w:rsid w:val="00574CCA"/>
    <w:rsid w:val="00575081"/>
    <w:rsid w:val="005758E9"/>
    <w:rsid w:val="00575C7D"/>
    <w:rsid w:val="0057701D"/>
    <w:rsid w:val="00581B72"/>
    <w:rsid w:val="00584131"/>
    <w:rsid w:val="00584ED7"/>
    <w:rsid w:val="00585C5A"/>
    <w:rsid w:val="00587333"/>
    <w:rsid w:val="00593271"/>
    <w:rsid w:val="00595925"/>
    <w:rsid w:val="005A0A80"/>
    <w:rsid w:val="005A5D78"/>
    <w:rsid w:val="005B0EF5"/>
    <w:rsid w:val="005B18C0"/>
    <w:rsid w:val="005B1DB4"/>
    <w:rsid w:val="005B1FA9"/>
    <w:rsid w:val="005B7417"/>
    <w:rsid w:val="005B7B31"/>
    <w:rsid w:val="005C2DC0"/>
    <w:rsid w:val="005C4070"/>
    <w:rsid w:val="005F3876"/>
    <w:rsid w:val="005F7AE0"/>
    <w:rsid w:val="00600601"/>
    <w:rsid w:val="00600690"/>
    <w:rsid w:val="00602C66"/>
    <w:rsid w:val="00607F27"/>
    <w:rsid w:val="006107E1"/>
    <w:rsid w:val="0061437E"/>
    <w:rsid w:val="00622BD4"/>
    <w:rsid w:val="00625608"/>
    <w:rsid w:val="00626E3B"/>
    <w:rsid w:val="00631202"/>
    <w:rsid w:val="006324E0"/>
    <w:rsid w:val="00654638"/>
    <w:rsid w:val="00657E7C"/>
    <w:rsid w:val="00660857"/>
    <w:rsid w:val="00664B62"/>
    <w:rsid w:val="00671624"/>
    <w:rsid w:val="006866A5"/>
    <w:rsid w:val="00686916"/>
    <w:rsid w:val="006918B9"/>
    <w:rsid w:val="00691B86"/>
    <w:rsid w:val="00693369"/>
    <w:rsid w:val="00694156"/>
    <w:rsid w:val="006A2CE1"/>
    <w:rsid w:val="006A36E5"/>
    <w:rsid w:val="006B4C0B"/>
    <w:rsid w:val="006B57B7"/>
    <w:rsid w:val="006C0F69"/>
    <w:rsid w:val="006C6C0C"/>
    <w:rsid w:val="006D6A6A"/>
    <w:rsid w:val="006E4191"/>
    <w:rsid w:val="006E53C2"/>
    <w:rsid w:val="006F42A7"/>
    <w:rsid w:val="007012A2"/>
    <w:rsid w:val="00701789"/>
    <w:rsid w:val="00702192"/>
    <w:rsid w:val="007073DE"/>
    <w:rsid w:val="0071126F"/>
    <w:rsid w:val="00716D02"/>
    <w:rsid w:val="00725CDD"/>
    <w:rsid w:val="00726BDA"/>
    <w:rsid w:val="00731CE6"/>
    <w:rsid w:val="007420AD"/>
    <w:rsid w:val="00744F0A"/>
    <w:rsid w:val="0074565E"/>
    <w:rsid w:val="007468E1"/>
    <w:rsid w:val="00750978"/>
    <w:rsid w:val="0075478E"/>
    <w:rsid w:val="00756A4E"/>
    <w:rsid w:val="00757467"/>
    <w:rsid w:val="007601E9"/>
    <w:rsid w:val="00760876"/>
    <w:rsid w:val="00761545"/>
    <w:rsid w:val="007623A1"/>
    <w:rsid w:val="00762DFF"/>
    <w:rsid w:val="00763B4A"/>
    <w:rsid w:val="00764947"/>
    <w:rsid w:val="007651A0"/>
    <w:rsid w:val="00770F4F"/>
    <w:rsid w:val="00775E41"/>
    <w:rsid w:val="007820A8"/>
    <w:rsid w:val="00782AD0"/>
    <w:rsid w:val="00793FEE"/>
    <w:rsid w:val="00795591"/>
    <w:rsid w:val="00796493"/>
    <w:rsid w:val="007A13B7"/>
    <w:rsid w:val="007A2A60"/>
    <w:rsid w:val="007A5813"/>
    <w:rsid w:val="007A5F43"/>
    <w:rsid w:val="007A7676"/>
    <w:rsid w:val="007B1E0A"/>
    <w:rsid w:val="007C107C"/>
    <w:rsid w:val="007C5814"/>
    <w:rsid w:val="007D0550"/>
    <w:rsid w:val="007D1EBE"/>
    <w:rsid w:val="007D207C"/>
    <w:rsid w:val="007D2290"/>
    <w:rsid w:val="007D3FBB"/>
    <w:rsid w:val="007D5270"/>
    <w:rsid w:val="007D5C79"/>
    <w:rsid w:val="007E5622"/>
    <w:rsid w:val="007E6677"/>
    <w:rsid w:val="007E66B6"/>
    <w:rsid w:val="007E71F9"/>
    <w:rsid w:val="0080095C"/>
    <w:rsid w:val="00801CF7"/>
    <w:rsid w:val="00807947"/>
    <w:rsid w:val="0081289E"/>
    <w:rsid w:val="00814D45"/>
    <w:rsid w:val="0081681B"/>
    <w:rsid w:val="0082077B"/>
    <w:rsid w:val="008228C5"/>
    <w:rsid w:val="0082382A"/>
    <w:rsid w:val="0082521A"/>
    <w:rsid w:val="00826E3D"/>
    <w:rsid w:val="00826FC6"/>
    <w:rsid w:val="00827126"/>
    <w:rsid w:val="00827F4E"/>
    <w:rsid w:val="00833655"/>
    <w:rsid w:val="00834632"/>
    <w:rsid w:val="00844D87"/>
    <w:rsid w:val="008500B4"/>
    <w:rsid w:val="0085074F"/>
    <w:rsid w:val="00857C2B"/>
    <w:rsid w:val="00857F86"/>
    <w:rsid w:val="00866165"/>
    <w:rsid w:val="00867377"/>
    <w:rsid w:val="008678DE"/>
    <w:rsid w:val="0087207C"/>
    <w:rsid w:val="00882CB0"/>
    <w:rsid w:val="00886329"/>
    <w:rsid w:val="008878DA"/>
    <w:rsid w:val="00896669"/>
    <w:rsid w:val="008A1C87"/>
    <w:rsid w:val="008B001F"/>
    <w:rsid w:val="008B1459"/>
    <w:rsid w:val="008C3697"/>
    <w:rsid w:val="008C37A6"/>
    <w:rsid w:val="008C7244"/>
    <w:rsid w:val="008D01DC"/>
    <w:rsid w:val="008D7953"/>
    <w:rsid w:val="008E0726"/>
    <w:rsid w:val="008F17F6"/>
    <w:rsid w:val="008F550C"/>
    <w:rsid w:val="008F55F0"/>
    <w:rsid w:val="00911F7C"/>
    <w:rsid w:val="009152A5"/>
    <w:rsid w:val="009168E8"/>
    <w:rsid w:val="009210AE"/>
    <w:rsid w:val="00921F6A"/>
    <w:rsid w:val="0092224C"/>
    <w:rsid w:val="00922C5C"/>
    <w:rsid w:val="00943CB4"/>
    <w:rsid w:val="009466D3"/>
    <w:rsid w:val="00946C11"/>
    <w:rsid w:val="00953CA7"/>
    <w:rsid w:val="00954E4E"/>
    <w:rsid w:val="009552D4"/>
    <w:rsid w:val="00955473"/>
    <w:rsid w:val="009636D2"/>
    <w:rsid w:val="00970655"/>
    <w:rsid w:val="009877EE"/>
    <w:rsid w:val="009921AE"/>
    <w:rsid w:val="009970AD"/>
    <w:rsid w:val="009A0541"/>
    <w:rsid w:val="009A2665"/>
    <w:rsid w:val="009A38E8"/>
    <w:rsid w:val="009A44EC"/>
    <w:rsid w:val="009A7340"/>
    <w:rsid w:val="009B062D"/>
    <w:rsid w:val="009B1E0C"/>
    <w:rsid w:val="009B2BDF"/>
    <w:rsid w:val="009B4810"/>
    <w:rsid w:val="009B518A"/>
    <w:rsid w:val="009D451B"/>
    <w:rsid w:val="009E0384"/>
    <w:rsid w:val="009E1284"/>
    <w:rsid w:val="009E16A1"/>
    <w:rsid w:val="00A0176B"/>
    <w:rsid w:val="00A06000"/>
    <w:rsid w:val="00A077F7"/>
    <w:rsid w:val="00A12C31"/>
    <w:rsid w:val="00A15093"/>
    <w:rsid w:val="00A214C6"/>
    <w:rsid w:val="00A24BA2"/>
    <w:rsid w:val="00A24CF9"/>
    <w:rsid w:val="00A31DAF"/>
    <w:rsid w:val="00A36C60"/>
    <w:rsid w:val="00A3760E"/>
    <w:rsid w:val="00A43D05"/>
    <w:rsid w:val="00A47001"/>
    <w:rsid w:val="00A50224"/>
    <w:rsid w:val="00A53787"/>
    <w:rsid w:val="00A5430B"/>
    <w:rsid w:val="00A56C3B"/>
    <w:rsid w:val="00A639F1"/>
    <w:rsid w:val="00A71D18"/>
    <w:rsid w:val="00A73029"/>
    <w:rsid w:val="00A7522B"/>
    <w:rsid w:val="00A774F0"/>
    <w:rsid w:val="00A8119E"/>
    <w:rsid w:val="00A855EA"/>
    <w:rsid w:val="00A8586E"/>
    <w:rsid w:val="00A860D9"/>
    <w:rsid w:val="00A93AEA"/>
    <w:rsid w:val="00A94EA2"/>
    <w:rsid w:val="00A95954"/>
    <w:rsid w:val="00A9600B"/>
    <w:rsid w:val="00AA1F28"/>
    <w:rsid w:val="00AA2350"/>
    <w:rsid w:val="00AA33B3"/>
    <w:rsid w:val="00AB4460"/>
    <w:rsid w:val="00AB5265"/>
    <w:rsid w:val="00AC4BEF"/>
    <w:rsid w:val="00AC4EFB"/>
    <w:rsid w:val="00AC6682"/>
    <w:rsid w:val="00AD02EF"/>
    <w:rsid w:val="00AD061B"/>
    <w:rsid w:val="00AE4DC6"/>
    <w:rsid w:val="00AE79BD"/>
    <w:rsid w:val="00AF2B81"/>
    <w:rsid w:val="00AF640A"/>
    <w:rsid w:val="00AF641C"/>
    <w:rsid w:val="00AF79C6"/>
    <w:rsid w:val="00B02A2F"/>
    <w:rsid w:val="00B07A96"/>
    <w:rsid w:val="00B142BE"/>
    <w:rsid w:val="00B14B9E"/>
    <w:rsid w:val="00B44BFB"/>
    <w:rsid w:val="00B54FC3"/>
    <w:rsid w:val="00B55E95"/>
    <w:rsid w:val="00B60E7D"/>
    <w:rsid w:val="00B6327B"/>
    <w:rsid w:val="00B65762"/>
    <w:rsid w:val="00B831F5"/>
    <w:rsid w:val="00B85529"/>
    <w:rsid w:val="00B878AD"/>
    <w:rsid w:val="00B95B15"/>
    <w:rsid w:val="00BA2EE1"/>
    <w:rsid w:val="00BA32E2"/>
    <w:rsid w:val="00BB293A"/>
    <w:rsid w:val="00BC6BDA"/>
    <w:rsid w:val="00BC6E71"/>
    <w:rsid w:val="00BD1D82"/>
    <w:rsid w:val="00BD315B"/>
    <w:rsid w:val="00BE03B4"/>
    <w:rsid w:val="00BE27CE"/>
    <w:rsid w:val="00BE5D0B"/>
    <w:rsid w:val="00BE7EDE"/>
    <w:rsid w:val="00BF003F"/>
    <w:rsid w:val="00BF51C7"/>
    <w:rsid w:val="00BF66C8"/>
    <w:rsid w:val="00C0056E"/>
    <w:rsid w:val="00C14342"/>
    <w:rsid w:val="00C143A6"/>
    <w:rsid w:val="00C15812"/>
    <w:rsid w:val="00C21E02"/>
    <w:rsid w:val="00C22747"/>
    <w:rsid w:val="00C24BFC"/>
    <w:rsid w:val="00C2501F"/>
    <w:rsid w:val="00C267EC"/>
    <w:rsid w:val="00C32DFB"/>
    <w:rsid w:val="00C453F0"/>
    <w:rsid w:val="00C46F62"/>
    <w:rsid w:val="00C60608"/>
    <w:rsid w:val="00C71926"/>
    <w:rsid w:val="00CA103E"/>
    <w:rsid w:val="00CB32F6"/>
    <w:rsid w:val="00CB3664"/>
    <w:rsid w:val="00CB384F"/>
    <w:rsid w:val="00CC49C0"/>
    <w:rsid w:val="00CF24FC"/>
    <w:rsid w:val="00CF35A4"/>
    <w:rsid w:val="00CF43AA"/>
    <w:rsid w:val="00CF53F2"/>
    <w:rsid w:val="00D0186A"/>
    <w:rsid w:val="00D05457"/>
    <w:rsid w:val="00D06464"/>
    <w:rsid w:val="00D0695E"/>
    <w:rsid w:val="00D10B29"/>
    <w:rsid w:val="00D147ED"/>
    <w:rsid w:val="00D1601A"/>
    <w:rsid w:val="00D17B18"/>
    <w:rsid w:val="00D21FF6"/>
    <w:rsid w:val="00D24227"/>
    <w:rsid w:val="00D25932"/>
    <w:rsid w:val="00D268BF"/>
    <w:rsid w:val="00D45C59"/>
    <w:rsid w:val="00D45C74"/>
    <w:rsid w:val="00D5042F"/>
    <w:rsid w:val="00D54C07"/>
    <w:rsid w:val="00D60CA1"/>
    <w:rsid w:val="00D63C6E"/>
    <w:rsid w:val="00D657F7"/>
    <w:rsid w:val="00D84188"/>
    <w:rsid w:val="00D867C6"/>
    <w:rsid w:val="00D87A47"/>
    <w:rsid w:val="00D92A4D"/>
    <w:rsid w:val="00D96599"/>
    <w:rsid w:val="00DA1431"/>
    <w:rsid w:val="00DA71C3"/>
    <w:rsid w:val="00DB4DC0"/>
    <w:rsid w:val="00DC30C0"/>
    <w:rsid w:val="00DE2DE9"/>
    <w:rsid w:val="00DE3290"/>
    <w:rsid w:val="00DE4A2A"/>
    <w:rsid w:val="00DE72DC"/>
    <w:rsid w:val="00DF4981"/>
    <w:rsid w:val="00DF4D49"/>
    <w:rsid w:val="00E02D4F"/>
    <w:rsid w:val="00E1477E"/>
    <w:rsid w:val="00E17A19"/>
    <w:rsid w:val="00E2429B"/>
    <w:rsid w:val="00E2456C"/>
    <w:rsid w:val="00E25AA7"/>
    <w:rsid w:val="00E26A43"/>
    <w:rsid w:val="00E3315A"/>
    <w:rsid w:val="00E340A9"/>
    <w:rsid w:val="00E41695"/>
    <w:rsid w:val="00E46F59"/>
    <w:rsid w:val="00E5181A"/>
    <w:rsid w:val="00E558B4"/>
    <w:rsid w:val="00E56B6F"/>
    <w:rsid w:val="00E62473"/>
    <w:rsid w:val="00E737A2"/>
    <w:rsid w:val="00E81FFA"/>
    <w:rsid w:val="00E8278E"/>
    <w:rsid w:val="00E83231"/>
    <w:rsid w:val="00E850F1"/>
    <w:rsid w:val="00E872B4"/>
    <w:rsid w:val="00E93253"/>
    <w:rsid w:val="00E961EF"/>
    <w:rsid w:val="00EA18F4"/>
    <w:rsid w:val="00EA5DE5"/>
    <w:rsid w:val="00EA6747"/>
    <w:rsid w:val="00EB38F0"/>
    <w:rsid w:val="00ED0586"/>
    <w:rsid w:val="00ED6160"/>
    <w:rsid w:val="00ED62DE"/>
    <w:rsid w:val="00EE10C5"/>
    <w:rsid w:val="00EE386C"/>
    <w:rsid w:val="00EE61C2"/>
    <w:rsid w:val="00EF358F"/>
    <w:rsid w:val="00EF63EB"/>
    <w:rsid w:val="00EF7D59"/>
    <w:rsid w:val="00F00358"/>
    <w:rsid w:val="00F013FB"/>
    <w:rsid w:val="00F023FB"/>
    <w:rsid w:val="00F032EC"/>
    <w:rsid w:val="00F0484B"/>
    <w:rsid w:val="00F06D32"/>
    <w:rsid w:val="00F14F0F"/>
    <w:rsid w:val="00F16415"/>
    <w:rsid w:val="00F27D8E"/>
    <w:rsid w:val="00F31350"/>
    <w:rsid w:val="00F341A2"/>
    <w:rsid w:val="00F37E63"/>
    <w:rsid w:val="00F43B4A"/>
    <w:rsid w:val="00F466A7"/>
    <w:rsid w:val="00F53364"/>
    <w:rsid w:val="00F56EA0"/>
    <w:rsid w:val="00F63378"/>
    <w:rsid w:val="00F67EE4"/>
    <w:rsid w:val="00F7168E"/>
    <w:rsid w:val="00F71AFC"/>
    <w:rsid w:val="00F72AD4"/>
    <w:rsid w:val="00F75C32"/>
    <w:rsid w:val="00F76486"/>
    <w:rsid w:val="00F808D0"/>
    <w:rsid w:val="00F8178E"/>
    <w:rsid w:val="00F81963"/>
    <w:rsid w:val="00F82AC6"/>
    <w:rsid w:val="00F86065"/>
    <w:rsid w:val="00F90B22"/>
    <w:rsid w:val="00F94288"/>
    <w:rsid w:val="00F962BD"/>
    <w:rsid w:val="00FA7ABF"/>
    <w:rsid w:val="00FB0A53"/>
    <w:rsid w:val="00FB0D97"/>
    <w:rsid w:val="00FB3541"/>
    <w:rsid w:val="00FB3B3D"/>
    <w:rsid w:val="00FB6540"/>
    <w:rsid w:val="00FC4563"/>
    <w:rsid w:val="00FC6CE8"/>
    <w:rsid w:val="00FD1EBA"/>
    <w:rsid w:val="00FD3772"/>
    <w:rsid w:val="00FE7183"/>
    <w:rsid w:val="5164F5A3"/>
    <w:rsid w:val="5AE539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597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customStyle="1" w:styleId="ColorfulList-Accent11">
    <w:name w:val="Colorful List - Accent 11"/>
    <w:basedOn w:val="Normal"/>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sz w:val="16"/>
      <w:szCs w:val="16"/>
      <w:lang w:val="x-none" w:eastAsia="x-none"/>
    </w:rPr>
  </w:style>
  <w:style w:type="character" w:customStyle="1" w:styleId="BalloonTextChar">
    <w:name w:val="Balloon Text Char"/>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lang w:val="x-none" w:eastAsia="x-none"/>
    </w:rPr>
  </w:style>
  <w:style w:type="character" w:customStyle="1" w:styleId="PlainTextChar">
    <w:name w:val="Plain Text Char"/>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rPr>
      <w:lang w:val="x-none" w:eastAsia="x-none"/>
    </w:rPr>
  </w:style>
  <w:style w:type="character" w:customStyle="1" w:styleId="HeaderChar">
    <w:name w:val="Header Char"/>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rPr>
      <w:lang w:val="x-none" w:eastAsia="x-none"/>
    </w:rPr>
  </w:style>
  <w:style w:type="character" w:customStyle="1" w:styleId="FooterChar">
    <w:name w:val="Footer Char"/>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9636D2"/>
    <w:rPr>
      <w:b/>
      <w:bCs/>
    </w:rPr>
  </w:style>
  <w:style w:type="paragraph" w:styleId="EndnoteText">
    <w:name w:val="endnote text"/>
    <w:basedOn w:val="Normal"/>
    <w:link w:val="EndnoteTextChar"/>
    <w:uiPriority w:val="99"/>
    <w:semiHidden/>
    <w:unhideWhenUsed/>
    <w:rsid w:val="0054351D"/>
    <w:rPr>
      <w:sz w:val="20"/>
      <w:szCs w:val="20"/>
    </w:rPr>
  </w:style>
  <w:style w:type="character" w:customStyle="1" w:styleId="EndnoteTextChar">
    <w:name w:val="Endnote Text Char"/>
    <w:basedOn w:val="DefaultParagraphFont"/>
    <w:link w:val="EndnoteText"/>
    <w:uiPriority w:val="99"/>
    <w:semiHidden/>
    <w:rsid w:val="0054351D"/>
  </w:style>
  <w:style w:type="character" w:styleId="EndnoteReference">
    <w:name w:val="endnote reference"/>
    <w:uiPriority w:val="99"/>
    <w:semiHidden/>
    <w:unhideWhenUsed/>
    <w:rsid w:val="0054351D"/>
    <w:rPr>
      <w:vertAlign w:val="superscript"/>
    </w:rPr>
  </w:style>
  <w:style w:type="character" w:styleId="CommentReference">
    <w:name w:val="annotation reference"/>
    <w:uiPriority w:val="99"/>
    <w:semiHidden/>
    <w:unhideWhenUsed/>
    <w:rsid w:val="0054351D"/>
    <w:rPr>
      <w:sz w:val="16"/>
      <w:szCs w:val="16"/>
    </w:rPr>
  </w:style>
  <w:style w:type="paragraph" w:styleId="CommentText">
    <w:name w:val="annotation text"/>
    <w:basedOn w:val="Normal"/>
    <w:link w:val="CommentTextChar"/>
    <w:uiPriority w:val="99"/>
    <w:semiHidden/>
    <w:unhideWhenUsed/>
    <w:rsid w:val="0054351D"/>
    <w:rPr>
      <w:sz w:val="20"/>
      <w:szCs w:val="20"/>
    </w:rPr>
  </w:style>
  <w:style w:type="character" w:customStyle="1" w:styleId="CommentTextChar">
    <w:name w:val="Comment Text Char"/>
    <w:basedOn w:val="DefaultParagraphFont"/>
    <w:link w:val="CommentText"/>
    <w:uiPriority w:val="99"/>
    <w:semiHidden/>
    <w:rsid w:val="0054351D"/>
  </w:style>
  <w:style w:type="paragraph" w:styleId="CommentSubject">
    <w:name w:val="annotation subject"/>
    <w:basedOn w:val="CommentText"/>
    <w:next w:val="CommentText"/>
    <w:link w:val="CommentSubjectChar"/>
    <w:uiPriority w:val="99"/>
    <w:semiHidden/>
    <w:unhideWhenUsed/>
    <w:rsid w:val="0054351D"/>
    <w:rPr>
      <w:b/>
      <w:bCs/>
      <w:lang w:val="x-none" w:eastAsia="x-none"/>
    </w:rPr>
  </w:style>
  <w:style w:type="character" w:customStyle="1" w:styleId="CommentSubjectChar">
    <w:name w:val="Comment Subject Char"/>
    <w:link w:val="CommentSubject"/>
    <w:uiPriority w:val="99"/>
    <w:semiHidden/>
    <w:rsid w:val="0054351D"/>
    <w:rPr>
      <w:b/>
      <w:bCs/>
    </w:rPr>
  </w:style>
  <w:style w:type="paragraph" w:styleId="ListParagraph">
    <w:name w:val="List Paragraph"/>
    <w:basedOn w:val="Normal"/>
    <w:uiPriority w:val="72"/>
    <w:rsid w:val="009168E8"/>
    <w:pPr>
      <w:ind w:left="720"/>
      <w:contextualSpacing/>
    </w:pPr>
  </w:style>
  <w:style w:type="paragraph" w:styleId="Revision">
    <w:name w:val="Revision"/>
    <w:hidden/>
    <w:uiPriority w:val="71"/>
    <w:rsid w:val="0069336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132840">
      <w:bodyDiv w:val="1"/>
      <w:marLeft w:val="0"/>
      <w:marRight w:val="0"/>
      <w:marTop w:val="0"/>
      <w:marBottom w:val="0"/>
      <w:divBdr>
        <w:top w:val="none" w:sz="0" w:space="0" w:color="auto"/>
        <w:left w:val="none" w:sz="0" w:space="0" w:color="auto"/>
        <w:bottom w:val="none" w:sz="0" w:space="0" w:color="auto"/>
        <w:right w:val="none" w:sz="0" w:space="0" w:color="auto"/>
      </w:divBdr>
    </w:div>
    <w:div w:id="1467428251">
      <w:bodyDiv w:val="1"/>
      <w:marLeft w:val="134"/>
      <w:marRight w:val="134"/>
      <w:marTop w:val="134"/>
      <w:marBottom w:val="134"/>
      <w:divBdr>
        <w:top w:val="none" w:sz="0" w:space="0" w:color="auto"/>
        <w:left w:val="none" w:sz="0" w:space="0" w:color="auto"/>
        <w:bottom w:val="none" w:sz="0" w:space="0" w:color="auto"/>
        <w:right w:val="none" w:sz="0" w:space="0" w:color="auto"/>
      </w:divBdr>
    </w:div>
    <w:div w:id="1858229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F1DBA-41C4-4616-B1C1-9BE848D06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2517</Characters>
  <Application>Microsoft Office Word</Application>
  <DocSecurity>0</DocSecurity>
  <Lines>20</Lines>
  <Paragraphs>5</Paragraphs>
  <ScaleCrop>false</ScaleCrop>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2023-01-19T03:23:00Z</dcterms:created>
  <dcterms:modified xsi:type="dcterms:W3CDTF">2023-01-19T03:23:00Z</dcterms:modified>
</cp:coreProperties>
</file>